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A8" w:rsidRPr="00D54490" w:rsidRDefault="001E47A8" w:rsidP="001E47A8">
      <w:pPr>
        <w:pStyle w:val="Nagwek"/>
        <w:spacing w:after="240"/>
        <w:jc w:val="both"/>
        <w:rPr>
          <w:rFonts w:cs="Arial"/>
          <w:b/>
          <w:bCs/>
        </w:rPr>
      </w:pPr>
      <w:bookmarkStart w:id="0" w:name="_GoBack"/>
      <w:bookmarkEnd w:id="0"/>
      <w:r w:rsidRPr="0016512C">
        <w:rPr>
          <w:rFonts w:ascii="Arial" w:hAnsi="Arial" w:cs="Arial"/>
          <w:b/>
        </w:rPr>
        <w:t xml:space="preserve">Kryteria wyboru projektów w ramach działania </w:t>
      </w:r>
      <w:r w:rsidRPr="008E7D87">
        <w:rPr>
          <w:rFonts w:ascii="Myriad Pro" w:hAnsi="Myriad Pro" w:cs="Arial"/>
          <w:b/>
          <w:bCs/>
          <w:i/>
        </w:rPr>
        <w:t>7.7</w:t>
      </w:r>
      <w:r w:rsidRPr="00D3603A">
        <w:rPr>
          <w:rFonts w:ascii="Myriad Pro" w:hAnsi="Myriad Pro" w:cs="Arial"/>
          <w:b/>
          <w:bCs/>
        </w:rPr>
        <w:t xml:space="preserve"> </w:t>
      </w:r>
      <w:r w:rsidRPr="008E426F">
        <w:rPr>
          <w:rFonts w:ascii="Myriad Pro" w:hAnsi="Myriad Pro" w:cs="Arial"/>
          <w:b/>
          <w:bCs/>
          <w:i/>
        </w:rPr>
        <w:t>Wdrożenie programów wczesnego wykrywania wad rozwojowych i rehabilitacji dzieci z niepełnosprawnościami oraz zagrożonych niepełnosprawnością</w:t>
      </w:r>
      <w:r w:rsidRPr="001E47A8">
        <w:rPr>
          <w:rFonts w:cs="Arial"/>
          <w:b/>
          <w:bCs/>
          <w:i/>
        </w:rPr>
        <w:t xml:space="preserve"> </w:t>
      </w:r>
      <w:r w:rsidRPr="00D54490">
        <w:rPr>
          <w:rFonts w:cs="Arial"/>
          <w:b/>
          <w:bCs/>
          <w:i/>
        </w:rPr>
        <w:t>oraz przedsięwzięć związanych z walką i zapobieganiem COVID-19</w:t>
      </w:r>
    </w:p>
    <w:p w:rsidR="001E47A8" w:rsidRPr="00D3603A" w:rsidRDefault="001E47A8" w:rsidP="001E47A8">
      <w:pPr>
        <w:pStyle w:val="Nagwek"/>
        <w:spacing w:after="240"/>
        <w:jc w:val="both"/>
        <w:rPr>
          <w:rFonts w:ascii="Myriad Pro" w:hAnsi="Myriad Pro" w:cs="Arial"/>
          <w:b/>
          <w:bCs/>
        </w:rPr>
      </w:pPr>
    </w:p>
    <w:p w:rsidR="001E47A8" w:rsidRDefault="001E47A8" w:rsidP="001E47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ajorEastAsia" w:hAnsi="Arial" w:cs="Arial"/>
          <w:b/>
          <w:bCs/>
        </w:rPr>
      </w:pPr>
    </w:p>
    <w:p w:rsidR="001E47A8" w:rsidRPr="003D357B" w:rsidRDefault="001E47A8" w:rsidP="001E47A8">
      <w:pPr>
        <w:jc w:val="center"/>
        <w:rPr>
          <w:rFonts w:ascii="Arial" w:eastAsiaTheme="majorEastAsia" w:hAnsi="Arial" w:cs="Arial"/>
          <w:b/>
          <w:bCs/>
        </w:rPr>
      </w:pPr>
      <w:r w:rsidRPr="003D357B">
        <w:rPr>
          <w:rFonts w:ascii="Arial" w:eastAsiaTheme="majorEastAsia" w:hAnsi="Arial" w:cs="Arial"/>
          <w:b/>
          <w:bCs/>
        </w:rPr>
        <w:t>Kryteria ogólne</w:t>
      </w:r>
      <w:r w:rsidR="00D62BE9">
        <w:rPr>
          <w:rFonts w:ascii="Arial" w:eastAsiaTheme="majorEastAsia" w:hAnsi="Arial" w:cs="Arial"/>
          <w:b/>
          <w:bCs/>
        </w:rPr>
        <w:t xml:space="preserve"> dotyczące RPZ </w:t>
      </w:r>
      <w:r w:rsidR="00D62BE9" w:rsidRPr="00D62BE9">
        <w:rPr>
          <w:rFonts w:ascii="Arial" w:eastAsiaTheme="majorEastAsia" w:hAnsi="Arial" w:cs="Arial"/>
          <w:b/>
          <w:bCs/>
        </w:rPr>
        <w:t>pn. „Profilaktyka zakażeń wirusem brodawczaka ludzkiego (HPV) na lata 2021-2022”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1E47A8" w:rsidRPr="001E7EB3" w:rsidTr="00C7146E">
        <w:trPr>
          <w:jc w:val="center"/>
        </w:trPr>
        <w:tc>
          <w:tcPr>
            <w:tcW w:w="1900" w:type="dxa"/>
            <w:shd w:val="clear" w:color="auto" w:fill="B6DDE8"/>
          </w:tcPr>
          <w:p w:rsidR="001E47A8" w:rsidRPr="001E7EB3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1E47A8" w:rsidRPr="001E7EB3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VII Włączenie społeczne</w:t>
            </w:r>
          </w:p>
        </w:tc>
      </w:tr>
      <w:tr w:rsidR="001E47A8" w:rsidRPr="001E7EB3" w:rsidTr="00C7146E">
        <w:trPr>
          <w:jc w:val="center"/>
        </w:trPr>
        <w:tc>
          <w:tcPr>
            <w:tcW w:w="1900" w:type="dxa"/>
            <w:shd w:val="clear" w:color="auto" w:fill="B6DDE8"/>
          </w:tcPr>
          <w:p w:rsidR="001E47A8" w:rsidRPr="001E7EB3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1E47A8" w:rsidRPr="001E7EB3" w:rsidRDefault="001E47A8" w:rsidP="0023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</w:t>
            </w:r>
          </w:p>
          <w:p w:rsidR="001E47A8" w:rsidRPr="001E7EB3" w:rsidRDefault="001E47A8" w:rsidP="00237F9A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w interesie ogólnym</w:t>
            </w:r>
          </w:p>
        </w:tc>
      </w:tr>
      <w:tr w:rsidR="001E47A8" w:rsidRPr="001E7EB3" w:rsidTr="00C7146E">
        <w:trPr>
          <w:jc w:val="center"/>
        </w:trPr>
        <w:tc>
          <w:tcPr>
            <w:tcW w:w="1900" w:type="dxa"/>
            <w:shd w:val="clear" w:color="auto" w:fill="B6DDE8"/>
          </w:tcPr>
          <w:p w:rsidR="001E47A8" w:rsidRPr="001E7EB3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1E47A8" w:rsidRPr="00027D85" w:rsidRDefault="001E47A8" w:rsidP="00237F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027D85">
              <w:rPr>
                <w:rFonts w:ascii="Arial" w:hAnsi="Arial" w:cs="Arial"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7A8">
              <w:rPr>
                <w:rFonts w:ascii="Arial" w:hAnsi="Arial" w:cs="Arial"/>
                <w:sz w:val="20"/>
                <w:szCs w:val="20"/>
              </w:rPr>
              <w:t>oraz przedsięwzięć związanych z walką i zapobieganiem COVID-19</w:t>
            </w:r>
          </w:p>
        </w:tc>
      </w:tr>
    </w:tbl>
    <w:p w:rsidR="001E47A8" w:rsidRPr="007F692A" w:rsidRDefault="001E47A8" w:rsidP="001E47A8">
      <w:pPr>
        <w:spacing w:before="120" w:after="120" w:line="240" w:lineRule="auto"/>
        <w:rPr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524"/>
        <w:gridCol w:w="5101"/>
        <w:gridCol w:w="6011"/>
      </w:tblGrid>
      <w:tr w:rsidR="001E47A8" w:rsidRPr="001F3A70" w:rsidTr="00237F9A">
        <w:trPr>
          <w:jc w:val="center"/>
        </w:trPr>
        <w:tc>
          <w:tcPr>
            <w:tcW w:w="14175" w:type="dxa"/>
            <w:gridSpan w:val="4"/>
            <w:shd w:val="pct10" w:color="auto" w:fill="auto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70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spacing w:before="40" w:after="40"/>
              <w:ind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D87">
              <w:rPr>
                <w:rFonts w:ascii="Arial" w:hAnsi="Arial" w:cs="Arial"/>
                <w:sz w:val="20"/>
                <w:szCs w:val="20"/>
              </w:rPr>
              <w:t>L.p</w:t>
            </w:r>
            <w:r w:rsidRPr="008E7D87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5101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1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1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1" w:type="dxa"/>
          </w:tcPr>
          <w:p w:rsidR="001E47A8" w:rsidRPr="001F3A70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celem szczegółowym i rezultatami Działania</w:t>
            </w:r>
          </w:p>
        </w:tc>
        <w:tc>
          <w:tcPr>
            <w:tcW w:w="5101" w:type="dxa"/>
          </w:tcPr>
          <w:p w:rsidR="001E47A8" w:rsidRPr="001F3A70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 właściwym celem szczegółowym RPO WZ 2014-2020 oraz koresponduje ze wskaźnikami dla danego Działania/typu projektu.</w:t>
            </w:r>
          </w:p>
        </w:tc>
        <w:tc>
          <w:tcPr>
            <w:tcW w:w="6011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odrzucane. 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1" w:type="dxa"/>
          </w:tcPr>
          <w:p w:rsidR="001E47A8" w:rsidRPr="001F3A70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 jest zgodny z typem projektu oraz grupą docelową wskazaną w 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SOOP RPO WZ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2014-2020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Regulaminie konkursu.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1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:rsidR="001E47A8" w:rsidRPr="001F3A70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dokumentów nadrzędnych tj. </w:t>
            </w:r>
            <w:r w:rsidRPr="00AA05C6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 -  mających wpływ na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założenia dotyczące grupy docelowej i/lub typu projektu. 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Kwalifikowalność Beneficjenta/Partnera</w:t>
            </w:r>
          </w:p>
        </w:tc>
        <w:tc>
          <w:tcPr>
            <w:tcW w:w="5101" w:type="dxa"/>
          </w:tcPr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Beneficjent oraz Partner/rzy (o ile dotyczy) nie podlega/ją wykluczeniu z możliwości ubiegania się </w:t>
            </w:r>
            <w:r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o dofinansowanie, w tym wykluczeniu, o którym mowa w art. 207 ust. 4 ustawy z dnia 27 sierpnia 2009 r., </w:t>
            </w:r>
            <w:r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o finansach publicznych.</w:t>
            </w:r>
          </w:p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Beneficjent, zgodnie z </w:t>
            </w:r>
            <w:r w:rsidRPr="001F3A70">
              <w:rPr>
                <w:rFonts w:ascii="Arial" w:eastAsia="MyriadPro-Regular" w:hAnsi="Arial" w:cs="Arial"/>
                <w:i/>
                <w:sz w:val="20"/>
                <w:szCs w:val="20"/>
              </w:rPr>
              <w:t>SOOP RPO WZ 2014-2020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,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jest podmiotem uprawnionym do ubiegania się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o dofinansowanie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ramach Działania typu/ów projektu/ów, w którym ogłoszony został konkurs.</w:t>
            </w:r>
          </w:p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Projekty niespełniające kryterium są</w:t>
            </w:r>
            <w:r>
              <w:rPr>
                <w:rFonts w:ascii="Arial" w:eastAsia="Malgun Gothic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Kryterium będzie weryfikowane na etapie KOP, na dzień podpisania umowy oraz w przypadku zmiany Partnera (jeśli dotyczy). </w:t>
            </w:r>
          </w:p>
          <w:p w:rsidR="001E47A8" w:rsidRPr="001F3A70" w:rsidRDefault="001E47A8" w:rsidP="00237F9A">
            <w:pPr>
              <w:spacing w:before="40"/>
              <w:ind w:left="36"/>
              <w:contextualSpacing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1F3A70" w:rsidTr="00237F9A">
        <w:trPr>
          <w:jc w:val="center"/>
        </w:trPr>
        <w:tc>
          <w:tcPr>
            <w:tcW w:w="539" w:type="dxa"/>
          </w:tcPr>
          <w:p w:rsidR="001E47A8" w:rsidRPr="001F3A70" w:rsidRDefault="001E47A8" w:rsidP="00237F9A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zasadami horyzontalnymi.</w:t>
            </w:r>
          </w:p>
        </w:tc>
        <w:tc>
          <w:tcPr>
            <w:tcW w:w="5101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z:</w:t>
            </w:r>
          </w:p>
          <w:p w:rsidR="0086381D" w:rsidRDefault="001E47A8" w:rsidP="001E47A8">
            <w:pPr>
              <w:pStyle w:val="Akapitzlist"/>
              <w:numPr>
                <w:ilvl w:val="0"/>
                <w:numId w:val="4"/>
              </w:numPr>
              <w:spacing w:before="40" w:after="40"/>
              <w:ind w:left="315" w:hanging="284"/>
              <w:contextualSpacing w:val="0"/>
              <w:rPr>
                <w:ins w:id="1" w:author="Stefańska-Naporowska Milena" w:date="2020-10-30T12:51:00Z"/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zasadą równości szans kobiet i mężczyzn, </w:t>
            </w:r>
            <w:r w:rsidRPr="001F3A70">
              <w:rPr>
                <w:rFonts w:ascii="Arial" w:hAnsi="Arial" w:cs="Arial"/>
                <w:sz w:val="20"/>
                <w:szCs w:val="20"/>
              </w:rPr>
              <w:br/>
              <w:t xml:space="preserve">w oparciu o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standard minimum</w:t>
            </w:r>
            <w:ins w:id="2" w:author="Stefańska-Naporowska Milena" w:date="2020-10-30T12:52:00Z">
              <w:r w:rsidR="0086381D">
                <w:rPr>
                  <w:rFonts w:ascii="Arial" w:hAnsi="Arial" w:cs="Arial"/>
                  <w:i/>
                  <w:sz w:val="20"/>
                  <w:szCs w:val="20"/>
                </w:rPr>
                <w:t>.</w:t>
              </w:r>
            </w:ins>
          </w:p>
          <w:p w:rsidR="0096056A" w:rsidRDefault="0086381D">
            <w:pPr>
              <w:pStyle w:val="Akapitzlist"/>
              <w:spacing w:before="40" w:after="40"/>
              <w:ind w:left="315"/>
              <w:contextualSpacing w:val="0"/>
              <w:rPr>
                <w:rFonts w:ascii="Arial" w:hAnsi="Arial" w:cs="Arial"/>
                <w:sz w:val="20"/>
                <w:szCs w:val="20"/>
              </w:rPr>
            </w:pPr>
            <w:ins w:id="3" w:author="Stefańska-Naporowska Milena" w:date="2020-10-30T12:51:00Z">
              <w:r w:rsidRPr="00E30CD6">
                <w:rPr>
                  <w:rFonts w:ascii="Arial" w:hAnsi="Arial" w:cs="Arial"/>
                  <w:sz w:val="20"/>
                  <w:szCs w:val="20"/>
                </w:rPr>
                <w:t>Ze względu na specyfikę wsparcia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 udzielanego w ramach wdrażania RPZ pn. „Profilaktyka zakażeń wirusem brodawczaka ludzkiego (HPV) na lata 2021-2022”,</w:t>
              </w:r>
              <w:r w:rsidRPr="00E30CD6">
                <w:rPr>
                  <w:rFonts w:ascii="Arial" w:hAnsi="Arial" w:cs="Arial"/>
                  <w:sz w:val="20"/>
                  <w:szCs w:val="20"/>
                </w:rPr>
                <w:t xml:space="preserve"> kryterium 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w tym przypadku </w:t>
              </w:r>
              <w:r w:rsidRPr="00E30CD6">
                <w:rPr>
                  <w:rFonts w:ascii="Arial" w:hAnsi="Arial" w:cs="Arial"/>
                  <w:sz w:val="20"/>
                  <w:szCs w:val="20"/>
                </w:rPr>
                <w:t>uznaje się za spełnione w części dotyczącej zasady równości szans kobiet i mężczyzn w przypadku uzyskania minimalnej liczy punktów tj. 1 punktu w standardzie minimum.</w:t>
              </w:r>
            </w:ins>
            <w:del w:id="4" w:author="Stefańska-Naporowska Milena" w:date="2020-10-30T12:51:00Z">
              <w:r w:rsidR="001E47A8" w:rsidRPr="001F3A70" w:rsidDel="0086381D">
                <w:rPr>
                  <w:rFonts w:ascii="Arial" w:hAnsi="Arial" w:cs="Arial"/>
                  <w:sz w:val="20"/>
                  <w:szCs w:val="20"/>
                </w:rPr>
                <w:delText>,</w:delText>
              </w:r>
            </w:del>
          </w:p>
          <w:p w:rsidR="001E47A8" w:rsidRPr="001F3A70" w:rsidRDefault="001E47A8" w:rsidP="001E47A8">
            <w:pPr>
              <w:pStyle w:val="Akapitzlist"/>
              <w:numPr>
                <w:ilvl w:val="0"/>
                <w:numId w:val="4"/>
              </w:numPr>
              <w:spacing w:before="40" w:after="40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właściwymi politykami i zasadami wspólnotowym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E47A8" w:rsidRPr="001F3A70" w:rsidRDefault="001E47A8" w:rsidP="001E47A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zrównoważonego rozwoju,</w:t>
            </w:r>
          </w:p>
          <w:p w:rsidR="001E47A8" w:rsidRPr="001F3A70" w:rsidRDefault="001E47A8" w:rsidP="001E47A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promowania i realizacji zasady równości szans i niedyskryminacji, w tym. m. in. koniecznością stosowania zasady uniwersalnego projektowania.</w:t>
            </w:r>
          </w:p>
          <w:p w:rsidR="001E47A8" w:rsidRPr="001F3A7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 niepełnosprawnościami.</w:t>
            </w:r>
          </w:p>
          <w:p w:rsidR="001E47A8" w:rsidRPr="001F3A70" w:rsidRDefault="001E47A8" w:rsidP="00237F9A">
            <w:pPr>
              <w:pStyle w:val="Akapitzlist"/>
              <w:spacing w:before="40" w:after="40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</w:t>
            </w:r>
            <w:r>
              <w:rPr>
                <w:rFonts w:ascii="Arial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47A8" w:rsidRPr="001F3A70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1E47A8" w:rsidRPr="007F692A" w:rsidRDefault="001E47A8" w:rsidP="001E47A8">
      <w:pPr>
        <w:spacing w:before="120" w:after="120" w:line="240" w:lineRule="auto"/>
        <w:rPr>
          <w:rFonts w:ascii="Myriad Pro" w:hAnsi="Myriad Pro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126"/>
        <w:gridCol w:w="6804"/>
        <w:gridCol w:w="4733"/>
      </w:tblGrid>
      <w:tr w:rsidR="001E47A8" w:rsidRPr="002B689F" w:rsidTr="00237F9A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1E47A8" w:rsidRPr="002B689F" w:rsidTr="00237F9A">
        <w:trPr>
          <w:jc w:val="center"/>
        </w:trPr>
        <w:tc>
          <w:tcPr>
            <w:tcW w:w="512" w:type="dxa"/>
          </w:tcPr>
          <w:p w:rsidR="001E47A8" w:rsidRPr="002B689F" w:rsidRDefault="001E47A8" w:rsidP="00237F9A">
            <w:pPr>
              <w:spacing w:before="40" w:after="40" w:line="240" w:lineRule="auto"/>
              <w:ind w:left="-22" w:right="-108"/>
              <w:rPr>
                <w:rFonts w:ascii="Arial" w:hAnsi="Arial" w:cs="Arial"/>
                <w:sz w:val="20"/>
                <w:szCs w:val="20"/>
              </w:rPr>
            </w:pPr>
            <w:r w:rsidRPr="008E7D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E47A8" w:rsidRPr="002B689F" w:rsidTr="00237F9A">
        <w:trPr>
          <w:jc w:val="center"/>
        </w:trPr>
        <w:tc>
          <w:tcPr>
            <w:tcW w:w="512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1E47A8" w:rsidRPr="002B689F" w:rsidRDefault="001E47A8" w:rsidP="00237F9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E47A8" w:rsidRPr="002B689F" w:rsidTr="00237F9A">
        <w:trPr>
          <w:jc w:val="center"/>
        </w:trPr>
        <w:tc>
          <w:tcPr>
            <w:tcW w:w="512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E47A8" w:rsidRPr="002B689F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prawna</w:t>
            </w:r>
          </w:p>
        </w:tc>
        <w:tc>
          <w:tcPr>
            <w:tcW w:w="6804" w:type="dxa"/>
          </w:tcPr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 jest zgodny z prawodawstwem wspólnotowym i krajowym, </w:t>
            </w:r>
            <w:r w:rsidRPr="005D12AA">
              <w:rPr>
                <w:rFonts w:ascii="Arial" w:hAnsi="Arial" w:cs="Arial"/>
                <w:sz w:val="20"/>
                <w:szCs w:val="20"/>
              </w:rPr>
              <w:br/>
              <w:t>w tym przepisami ustawy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 dnia 29 stycznia 2004 r.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  <w:r w:rsidRPr="002B689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1E47A8" w:rsidRPr="008E7D87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Projekt spełnia wymogi utworzenia partnerstwa zgodnie z art. 33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ust. 2-4a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ustawy z dnia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11 lipca 2014 r. o zasadach realizacji programów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w zakresie polityki spójności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finansowanych w perspektywie finansowej 2014-2020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(jeśli dotyczy)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1E47A8" w:rsidRPr="002B689F" w:rsidRDefault="001E47A8" w:rsidP="00237F9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Pr="002B689F" w:rsidRDefault="001E47A8" w:rsidP="00237F9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47A8" w:rsidRPr="002B689F" w:rsidRDefault="001E47A8" w:rsidP="00237F9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2B689F" w:rsidTr="00237F9A">
        <w:trPr>
          <w:jc w:val="center"/>
        </w:trPr>
        <w:tc>
          <w:tcPr>
            <w:tcW w:w="512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E47A8" w:rsidRPr="002B689F" w:rsidRDefault="001E47A8" w:rsidP="00237F9A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Zgodność</w:t>
            </w:r>
          </w:p>
          <w:p w:rsidR="001E47A8" w:rsidRPr="002B689F" w:rsidRDefault="001E47A8" w:rsidP="00237F9A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 wymogami pomocy</w:t>
            </w:r>
          </w:p>
          <w:p w:rsidR="001E47A8" w:rsidRPr="002B689F" w:rsidRDefault="001E47A8" w:rsidP="00237F9A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publicznej</w:t>
            </w:r>
          </w:p>
        </w:tc>
        <w:tc>
          <w:tcPr>
            <w:tcW w:w="6804" w:type="dxa"/>
          </w:tcPr>
          <w:p w:rsidR="001E47A8" w:rsidRPr="002B689F" w:rsidRDefault="001E47A8" w:rsidP="00237F9A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 xml:space="preserve">Projekt jest zgodny regułami pomocy publicznej i/lub pomocy </w:t>
            </w:r>
            <w:r w:rsidRPr="005D12AA">
              <w:rPr>
                <w:rFonts w:ascii="Arial" w:eastAsia="Malgun Gothic" w:hAnsi="Arial" w:cs="Arial"/>
                <w:i/>
                <w:sz w:val="20"/>
                <w:szCs w:val="20"/>
              </w:rPr>
              <w:t>de minimis</w:t>
            </w:r>
            <w:r w:rsidRPr="005D12AA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Jeżeli dotyczy: spełnienie kryterium jest konieczne do przyznania dofinansowania.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>
              <w:rPr>
                <w:rFonts w:ascii="Arial" w:hAnsi="Arial" w:cs="Arial"/>
                <w:sz w:val="20"/>
                <w:szCs w:val="20"/>
              </w:rPr>
              <w:t>odrzucane.</w:t>
            </w:r>
          </w:p>
          <w:p w:rsidR="001E47A8" w:rsidRPr="002B689F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1E47A8" w:rsidRPr="002B689F" w:rsidTr="00237F9A">
        <w:trPr>
          <w:jc w:val="center"/>
        </w:trPr>
        <w:tc>
          <w:tcPr>
            <w:tcW w:w="512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E47A8" w:rsidRPr="002B689F" w:rsidRDefault="001E47A8" w:rsidP="00237F9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804" w:type="dxa"/>
          </w:tcPr>
          <w:p w:rsidR="001E47A8" w:rsidRPr="002B689F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Kondycja finansowa Beneficjenta </w:t>
            </w:r>
            <w:r>
              <w:rPr>
                <w:rFonts w:ascii="Arial" w:hAnsi="Arial" w:cs="Arial"/>
                <w:sz w:val="20"/>
                <w:szCs w:val="20"/>
              </w:rPr>
              <w:t xml:space="preserve">na dzień złożenia wniosku o dofinansowanie </w:t>
            </w:r>
            <w:r w:rsidRPr="005D12AA">
              <w:rPr>
                <w:rFonts w:ascii="Arial" w:hAnsi="Arial" w:cs="Arial"/>
                <w:sz w:val="20"/>
                <w:szCs w:val="20"/>
              </w:rPr>
              <w:t xml:space="preserve">gwarantuje osiągnięcie deklarowanych produktów lub rezultatów, zgodnie z deklarowanym planem finansowym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D12AA">
              <w:rPr>
                <w:rFonts w:ascii="Arial" w:hAnsi="Arial" w:cs="Arial"/>
                <w:sz w:val="20"/>
                <w:szCs w:val="20"/>
              </w:rPr>
              <w:t>i w terminie określonym we wniosku o dofinansowanie.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Beneficjent oraz Partner/rzy krajowi (o ile dotyczy), ponoszący wydatki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 danym projekcie z EFS, posiadają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łączny obrót za ostatni zatwierdzony rok obrotowy zgodnie z ustawą z dnia 29 września 1994 r. o rachunkowości (jeśli dotyczy) lub za ostatni zamknięty i zatwierdzony rok kalendarzowy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równy lub wyższy od łącznych rocznych wydatków w danym projekcie z roku, w którym wydatki są najwyższe.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</w:tc>
        <w:tc>
          <w:tcPr>
            <w:tcW w:w="4733" w:type="dxa"/>
          </w:tcPr>
          <w:p w:rsidR="001E47A8" w:rsidRDefault="001E47A8" w:rsidP="00237F9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:rsidR="001E47A8" w:rsidRDefault="001E47A8" w:rsidP="00237F9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47A8" w:rsidRPr="002B689F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 weryfikowane będzie na etapie KOP.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1E47A8" w:rsidRDefault="001E47A8" w:rsidP="001E47A8"/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6095"/>
        <w:gridCol w:w="4756"/>
      </w:tblGrid>
      <w:tr w:rsidR="001E47A8" w:rsidRPr="001A7052" w:rsidTr="00237F9A">
        <w:trPr>
          <w:trHeight w:val="336"/>
        </w:trPr>
        <w:tc>
          <w:tcPr>
            <w:tcW w:w="14220" w:type="dxa"/>
            <w:gridSpan w:val="4"/>
            <w:shd w:val="clear" w:color="auto" w:fill="BFBFBF" w:themeFill="background1" w:themeFillShade="BF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052">
              <w:rPr>
                <w:rFonts w:ascii="Arial" w:hAnsi="Arial" w:cs="Arial"/>
                <w:b/>
                <w:sz w:val="20"/>
                <w:szCs w:val="20"/>
              </w:rPr>
              <w:t>Kryteria jakości</w:t>
            </w:r>
          </w:p>
        </w:tc>
      </w:tr>
      <w:tr w:rsidR="001E47A8" w:rsidRPr="001A7052" w:rsidTr="00237F9A">
        <w:trPr>
          <w:trHeight w:val="387"/>
        </w:trPr>
        <w:tc>
          <w:tcPr>
            <w:tcW w:w="536" w:type="dxa"/>
          </w:tcPr>
          <w:p w:rsidR="001E47A8" w:rsidRPr="001A7052" w:rsidRDefault="001E47A8" w:rsidP="00237F9A">
            <w:pPr>
              <w:spacing w:before="40" w:after="40" w:line="240" w:lineRule="auto"/>
              <w:ind w:left="-15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095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56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E47A8" w:rsidRPr="001A7052" w:rsidTr="00237F9A">
        <w:tc>
          <w:tcPr>
            <w:tcW w:w="536" w:type="dxa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5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56" w:type="dxa"/>
            <w:vAlign w:val="center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E47A8" w:rsidRPr="001A7052" w:rsidTr="00237F9A">
        <w:trPr>
          <w:trHeight w:val="411"/>
        </w:trPr>
        <w:tc>
          <w:tcPr>
            <w:tcW w:w="536" w:type="dxa"/>
          </w:tcPr>
          <w:p w:rsidR="001E47A8" w:rsidRPr="001A7052" w:rsidRDefault="001E47A8" w:rsidP="001E47A8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Odpowiedniość</w:t>
            </w:r>
            <w:r w:rsidRPr="001A7052">
              <w:rPr>
                <w:rFonts w:ascii="Arial" w:hAnsi="Arial" w:cs="Arial"/>
                <w:sz w:val="20"/>
                <w:szCs w:val="20"/>
              </w:rPr>
              <w:t>/Adekwatność/Trafność</w:t>
            </w:r>
          </w:p>
        </w:tc>
        <w:tc>
          <w:tcPr>
            <w:tcW w:w="6095" w:type="dxa"/>
            <w:shd w:val="clear" w:color="auto" w:fill="auto"/>
          </w:tcPr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grupa docelowa, oferowane formy wsparcia, harmonogram realizacji zadań i budżetu oraz dobrane wskaźniki są spójne z analizą sytuacji problemowej zawartą we wniosku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  <w:t>o dofinansowanie.</w:t>
            </w:r>
          </w:p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projekt zaspokaja potrzeby i niweluje bariery grupy docelowej, a także przyczynia się do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osiągnięcia celów RPO WZ 2014-2020.</w:t>
            </w:r>
          </w:p>
          <w:p w:rsidR="001E47A8" w:rsidRPr="001A7052" w:rsidRDefault="001E47A8" w:rsidP="00237F9A">
            <w:pPr>
              <w:spacing w:before="4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56" w:type="dxa"/>
            <w:shd w:val="clear" w:color="auto" w:fill="auto"/>
          </w:tcPr>
          <w:p w:rsidR="001E47A8" w:rsidRPr="00F14BAD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 xml:space="preserve">Ocena spełniania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 0-40.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zostaną przyznane minimum 24 punkty.</w:t>
            </w: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7A8" w:rsidRPr="001A7052" w:rsidTr="00237F9A">
        <w:trPr>
          <w:trHeight w:val="83"/>
        </w:trPr>
        <w:tc>
          <w:tcPr>
            <w:tcW w:w="536" w:type="dxa"/>
          </w:tcPr>
          <w:p w:rsidR="001E47A8" w:rsidRPr="001A7052" w:rsidRDefault="001E47A8" w:rsidP="001E47A8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E47A8" w:rsidRPr="00AD663E" w:rsidRDefault="001E47A8" w:rsidP="00237F9A">
            <w:pPr>
              <w:autoSpaceDE w:val="0"/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Skuteczność/Efektywność</w:t>
            </w:r>
          </w:p>
        </w:tc>
        <w:tc>
          <w:tcPr>
            <w:tcW w:w="6095" w:type="dxa"/>
            <w:shd w:val="clear" w:color="auto" w:fill="auto"/>
          </w:tcPr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Stopnień, w jakim projekt przyczyni się do rozwiązania/złagodzenia sytuacji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problemowej wskazanej we wniosku o dofinansowanie.</w:t>
            </w:r>
          </w:p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Stopień/poziom osiągnięcia zakładanych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wskaźników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odniesieniu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zaplanowanych kosztów.</w:t>
            </w:r>
          </w:p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relacji nakład/rezultat.</w:t>
            </w: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spełniania kryterium dokonywana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 0-30.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18 punktów.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7A8" w:rsidRPr="001A7052" w:rsidTr="00237F9A">
        <w:trPr>
          <w:trHeight w:val="971"/>
        </w:trPr>
        <w:tc>
          <w:tcPr>
            <w:tcW w:w="536" w:type="dxa"/>
          </w:tcPr>
          <w:p w:rsidR="001E47A8" w:rsidRPr="001A7052" w:rsidRDefault="001E47A8" w:rsidP="001E47A8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Trwałość</w:t>
            </w:r>
          </w:p>
        </w:tc>
        <w:tc>
          <w:tcPr>
            <w:tcW w:w="6095" w:type="dxa"/>
            <w:shd w:val="clear" w:color="auto" w:fill="auto"/>
          </w:tcPr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w jakim stopniu zaproponowane w projekcie instrumenty wsparcia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zaplanowane rezultaty przyczynią się do trwałej zmiany sytuacji grup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docelowych.</w:t>
            </w: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 xml:space="preserve">Ocena spełniania kryterium dokonywana jest </w:t>
            </w:r>
            <w:r w:rsidRPr="001A7052">
              <w:rPr>
                <w:rFonts w:ascii="Arial" w:hAnsi="Arial" w:cs="Arial"/>
                <w:sz w:val="20"/>
                <w:szCs w:val="20"/>
              </w:rPr>
              <w:br/>
              <w:t>w ramach skali punktowej.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Skala punktów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0-10 </w:t>
            </w:r>
          </w:p>
          <w:p w:rsidR="001E47A8" w:rsidRDefault="001E47A8" w:rsidP="00237F9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7A8" w:rsidRPr="001A7052" w:rsidTr="00237F9A">
        <w:trPr>
          <w:trHeight w:val="971"/>
        </w:trPr>
        <w:tc>
          <w:tcPr>
            <w:tcW w:w="536" w:type="dxa"/>
          </w:tcPr>
          <w:p w:rsidR="001E47A8" w:rsidRPr="001A7052" w:rsidRDefault="001E47A8" w:rsidP="001E47A8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E47A8" w:rsidRPr="001A7052" w:rsidRDefault="001E47A8" w:rsidP="00237F9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Doświadczenie wnioskodawcy i partnera (jeśli dotyczy)</w:t>
            </w:r>
          </w:p>
        </w:tc>
        <w:tc>
          <w:tcPr>
            <w:tcW w:w="6095" w:type="dxa"/>
            <w:shd w:val="clear" w:color="auto" w:fill="auto"/>
          </w:tcPr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D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ośw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iadczenie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w realizacji podobnych przedsięwzięć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realizowanych:</w:t>
            </w:r>
          </w:p>
          <w:p w:rsidR="001E47A8" w:rsidRPr="003D7242" w:rsidRDefault="001E47A8" w:rsidP="001E47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242">
              <w:rPr>
                <w:rFonts w:ascii="Arial" w:hAnsi="Arial" w:cs="Arial"/>
                <w:sz w:val="20"/>
                <w:szCs w:val="20"/>
              </w:rPr>
              <w:t>w obszarze wsparcia projektu</w:t>
            </w:r>
            <w:r>
              <w:rPr>
                <w:rFonts w:ascii="Arial" w:hAnsi="Arial" w:cs="Arial"/>
                <w:sz w:val="20"/>
                <w:szCs w:val="20"/>
              </w:rPr>
              <w:t>: maksymalnie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E47A8" w:rsidRPr="0056200A" w:rsidRDefault="001E47A8" w:rsidP="001E47A8">
            <w:pPr>
              <w:pStyle w:val="Default"/>
              <w:numPr>
                <w:ilvl w:val="0"/>
                <w:numId w:val="7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rzecz grupy docelowej, do której skierowany bę</w:t>
            </w:r>
            <w:r>
              <w:rPr>
                <w:rFonts w:ascii="Arial" w:hAnsi="Arial" w:cs="Arial"/>
                <w:sz w:val="20"/>
                <w:szCs w:val="20"/>
              </w:rPr>
              <w:t xml:space="preserve">dzie projekt: 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47A8" w:rsidRPr="00EE352B" w:rsidRDefault="001E47A8" w:rsidP="001E47A8">
            <w:pPr>
              <w:pStyle w:val="Default"/>
              <w:numPr>
                <w:ilvl w:val="0"/>
                <w:numId w:val="7"/>
              </w:numPr>
              <w:spacing w:after="240"/>
              <w:ind w:left="175" w:hanging="141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okreś</w:t>
            </w:r>
            <w:r>
              <w:rPr>
                <w:rFonts w:ascii="Arial" w:hAnsi="Arial" w:cs="Arial"/>
                <w:sz w:val="20"/>
                <w:szCs w:val="20"/>
              </w:rPr>
              <w:t xml:space="preserve">lonym </w:t>
            </w:r>
            <w:r w:rsidRPr="0056200A">
              <w:rPr>
                <w:rFonts w:ascii="Arial" w:hAnsi="Arial" w:cs="Arial"/>
                <w:sz w:val="20"/>
                <w:szCs w:val="20"/>
              </w:rPr>
              <w:t>terytorium, którego będzie dotyczyć realizacja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: 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 xml:space="preserve">2 pkt. </w:t>
            </w:r>
          </w:p>
        </w:tc>
        <w:tc>
          <w:tcPr>
            <w:tcW w:w="4756" w:type="dxa"/>
            <w:shd w:val="clear" w:color="auto" w:fill="auto"/>
          </w:tcPr>
          <w:p w:rsidR="001E47A8" w:rsidRPr="009C5126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0- 10.</w:t>
            </w:r>
          </w:p>
          <w:p w:rsidR="001E47A8" w:rsidRPr="001A7052" w:rsidRDefault="001E47A8" w:rsidP="00237F9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  <w:tr w:rsidR="001E47A8" w:rsidRPr="001A7052" w:rsidTr="00237F9A">
        <w:trPr>
          <w:trHeight w:val="971"/>
        </w:trPr>
        <w:tc>
          <w:tcPr>
            <w:tcW w:w="536" w:type="dxa"/>
          </w:tcPr>
          <w:p w:rsidR="001E47A8" w:rsidRPr="001A7052" w:rsidRDefault="001E47A8" w:rsidP="001E47A8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E47A8" w:rsidRPr="000C12DF" w:rsidRDefault="001E47A8" w:rsidP="00237F9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Zaplecze realizacji projektu</w:t>
            </w:r>
          </w:p>
        </w:tc>
        <w:tc>
          <w:tcPr>
            <w:tcW w:w="6095" w:type="dxa"/>
            <w:shd w:val="clear" w:color="auto" w:fill="auto"/>
          </w:tcPr>
          <w:p w:rsidR="001E47A8" w:rsidRPr="00E77BD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W przypadku samodzielnej realizacji projektu: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wnioskodawcy: maksymalnie 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10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1E47A8" w:rsidRPr="00212630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4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1E47A8" w:rsidRPr="00212630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4 pkt;</w:t>
            </w:r>
          </w:p>
          <w:p w:rsidR="001E47A8" w:rsidRPr="0078061A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W przypadku realizacji projektu w partnerstwie: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 i partnera/ów: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1E47A8" w:rsidRPr="00212630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2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1E47A8" w:rsidRPr="00212630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pkt;</w:t>
            </w:r>
          </w:p>
          <w:p w:rsidR="001E47A8" w:rsidRPr="0078061A" w:rsidRDefault="001E47A8" w:rsidP="001E47A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1 pkt.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zasadności partnerstwa zawiązanego w celu wspólnej realizacji projektu, w tym sposób podziału realizacji zadań: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</w:tc>
        <w:tc>
          <w:tcPr>
            <w:tcW w:w="4756" w:type="dxa"/>
            <w:shd w:val="clear" w:color="auto" w:fill="auto"/>
          </w:tcPr>
          <w:p w:rsidR="001E47A8" w:rsidRPr="009C5126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</w:t>
            </w:r>
          </w:p>
          <w:p w:rsidR="001E47A8" w:rsidRPr="00490392" w:rsidRDefault="001E47A8" w:rsidP="00237F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</w:tbl>
    <w:p w:rsidR="001E47A8" w:rsidRDefault="001E47A8" w:rsidP="001E47A8"/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824"/>
        <w:gridCol w:w="4803"/>
        <w:gridCol w:w="6012"/>
      </w:tblGrid>
      <w:tr w:rsidR="001E47A8" w:rsidRPr="002B689F" w:rsidTr="00237F9A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237F9A">
            <w:pPr>
              <w:spacing w:before="40" w:after="40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4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4803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2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4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3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2" w:type="dxa"/>
            <w:vAlign w:val="center"/>
          </w:tcPr>
          <w:p w:rsidR="001E47A8" w:rsidRPr="002B689F" w:rsidRDefault="001E47A8" w:rsidP="00237F9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4803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 zapisami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Regulaminu </w:t>
            </w:r>
            <w:r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z kwalifikowalnością wydatków.</w:t>
            </w:r>
          </w:p>
        </w:tc>
        <w:tc>
          <w:tcPr>
            <w:tcW w:w="4803" w:type="dxa"/>
          </w:tcPr>
          <w:p w:rsidR="001E47A8" w:rsidRPr="00CC151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MyriadPro-It" w:hAnsi="MyriadPro-It" w:cs="MyriadPro-It"/>
                <w:i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w projekcie są zgodne z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w zakresie realizacji przedsięwzięć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z udziałem środków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Europejskiego Funduszu Społecznego </w:t>
            </w:r>
            <w:r w:rsidRPr="0078061A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w obszarze </w:t>
            </w:r>
            <w:r>
              <w:rPr>
                <w:rFonts w:ascii="MyriadPro-It" w:hAnsi="MyriadPro-It" w:cs="MyriadPro-It"/>
                <w:i/>
                <w:sz w:val="20"/>
                <w:szCs w:val="20"/>
              </w:rPr>
              <w:t>zdrowia</w:t>
            </w:r>
            <w:r w:rsidRPr="00CC1510">
              <w:rPr>
                <w:rFonts w:ascii="MyriadPro-It" w:hAnsi="MyriadPro-It" w:cs="MyriadPro-It"/>
                <w:i/>
                <w:sz w:val="20"/>
                <w:szCs w:val="20"/>
              </w:rPr>
              <w:t xml:space="preserve"> na lata 2014-2020.</w:t>
            </w:r>
          </w:p>
          <w:p w:rsidR="001E47A8" w:rsidRPr="00AA5AE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Planowane wydatki są uzasadnione, niezbędne, racjonalne i adekwatne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zakresu merytorycznego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projektu w tym opisu grupy docelowej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i planowanego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wsparcia.</w:t>
            </w:r>
          </w:p>
          <w:p w:rsidR="001E47A8" w:rsidRPr="00AA5AE0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założone w projekcie są zgodne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katalogiem wydatków,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limitami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(w tym stawką ryczałtową dla kosztów pośrednich)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zasadami kwalifikowalności określonymi w </w:t>
            </w:r>
            <w:r w:rsidRPr="00EE352B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Regulaminie konkursu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(jeśli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dotyczy).</w:t>
            </w:r>
          </w:p>
          <w:p w:rsidR="001E47A8" w:rsidRPr="00235AEB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Poziom wydatków w ramach cross financingu oraz środków trwałych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zgodny z poziomem tych wydatków wskazanym w </w:t>
            </w:r>
            <w:r w:rsidRPr="00EE352B">
              <w:rPr>
                <w:rFonts w:ascii="Arial" w:eastAsia="MyriadPro-Regular" w:hAnsi="Arial" w:cs="Arial"/>
                <w:i/>
                <w:sz w:val="20"/>
                <w:szCs w:val="20"/>
              </w:rPr>
              <w:t>Regulaminie konkursu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1E47A8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Wytycznych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 oraz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właściwych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Wytycznych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obszarowych, </w:t>
            </w:r>
            <w:r>
              <w:rPr>
                <w:rFonts w:ascii="Arial" w:hAnsi="Arial" w:cs="Arial"/>
                <w:sz w:val="20"/>
                <w:szCs w:val="20"/>
              </w:rPr>
              <w:t>mających wpływ na założenia dotyczące kwalifikowalności wydatków.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Zgodność z warunkami realizacji wsparcia.</w:t>
            </w:r>
          </w:p>
        </w:tc>
        <w:tc>
          <w:tcPr>
            <w:tcW w:w="4803" w:type="dxa"/>
          </w:tcPr>
          <w:p w:rsidR="001E47A8" w:rsidRPr="002B689F" w:rsidRDefault="001E47A8" w:rsidP="00237F9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Wniosek został sporządzony zgodnie z uwarunkowaniami realizacji wsparcia określonymi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e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właściwych wytycznych obszarowych oraz z zasadami realizacji wsparcia wskazanymi przez IOK w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części 5.3 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Regulamin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u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konkursu </w:t>
            </w:r>
            <w:r w:rsidRPr="00AA05C6">
              <w:rPr>
                <w:rFonts w:ascii="Arial" w:eastAsia="MyriadPro-Regular" w:hAnsi="Arial" w:cs="Arial"/>
                <w:sz w:val="20"/>
                <w:szCs w:val="20"/>
              </w:rPr>
              <w:t xml:space="preserve">(np. zasady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realizacji danej formy wsparcia)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1E47A8" w:rsidRPr="002B689F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1E47A8" w:rsidRPr="002B689F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m.in. </w:t>
            </w:r>
            <w:r w:rsidRPr="00214D4F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A05C6">
              <w:rPr>
                <w:rFonts w:ascii="Arial" w:eastAsia="MyriadPro-Regular" w:hAnsi="Arial" w:cs="Arial"/>
                <w:sz w:val="20"/>
                <w:szCs w:val="20"/>
              </w:rPr>
              <w:t>właściwych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Wytycznych obszarowych </w:t>
            </w:r>
            <w:r>
              <w:rPr>
                <w:rFonts w:ascii="Arial" w:hAnsi="Arial" w:cs="Arial"/>
                <w:sz w:val="20"/>
                <w:szCs w:val="20"/>
              </w:rPr>
              <w:t>mających wpływ na założenia dotyczące uwarunkowań realizacji wsparcia.</w:t>
            </w:r>
          </w:p>
          <w:p w:rsidR="001E47A8" w:rsidRPr="002B689F" w:rsidRDefault="001E47A8" w:rsidP="00237F9A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1E47A8" w:rsidRPr="002B689F" w:rsidTr="00237F9A">
        <w:trPr>
          <w:jc w:val="center"/>
        </w:trPr>
        <w:tc>
          <w:tcPr>
            <w:tcW w:w="536" w:type="dxa"/>
          </w:tcPr>
          <w:p w:rsidR="001E47A8" w:rsidRPr="002B689F" w:rsidRDefault="001E47A8" w:rsidP="001E47A8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Spójność i kompletność zapisów </w:t>
            </w:r>
          </w:p>
        </w:tc>
        <w:tc>
          <w:tcPr>
            <w:tcW w:w="4803" w:type="dxa"/>
          </w:tcPr>
          <w:p w:rsidR="001E47A8" w:rsidRPr="002B689F" w:rsidRDefault="001E47A8" w:rsidP="00237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Wniosek jest spójny i kompletny w odniesieniu do dokonanej oceny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2" w:type="dxa"/>
          </w:tcPr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1E47A8" w:rsidRPr="002B689F" w:rsidRDefault="001E47A8" w:rsidP="00237F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„nie.</w:t>
            </w:r>
          </w:p>
        </w:tc>
      </w:tr>
    </w:tbl>
    <w:p w:rsidR="001E47A8" w:rsidRDefault="001E47A8" w:rsidP="001E47A8"/>
    <w:p w:rsidR="00B321DE" w:rsidRDefault="00191520"/>
    <w:sectPr w:rsidR="00B321DE" w:rsidSect="00B518D9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BC2" w:rsidRDefault="00800BC2" w:rsidP="001E47A8">
      <w:pPr>
        <w:spacing w:after="0" w:line="240" w:lineRule="auto"/>
      </w:pPr>
      <w:r>
        <w:separator/>
      </w:r>
    </w:p>
  </w:endnote>
  <w:endnote w:type="continuationSeparator" w:id="0">
    <w:p w:rsidR="00800BC2" w:rsidRDefault="00800BC2" w:rsidP="001E4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yriadPro-I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1565E5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191520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</w: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191520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E41ED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1915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BC2" w:rsidRDefault="00800BC2" w:rsidP="001E47A8">
      <w:pPr>
        <w:spacing w:after="0" w:line="240" w:lineRule="auto"/>
      </w:pPr>
      <w:r>
        <w:separator/>
      </w:r>
    </w:p>
  </w:footnote>
  <w:footnote w:type="continuationSeparator" w:id="0">
    <w:p w:rsidR="00800BC2" w:rsidRDefault="00800BC2" w:rsidP="001E4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EE" w:rsidRPr="00E05698" w:rsidRDefault="00191520" w:rsidP="008E22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0547D"/>
    <w:multiLevelType w:val="hybridMultilevel"/>
    <w:tmpl w:val="0206E4FA"/>
    <w:lvl w:ilvl="0" w:tplc="AB7AD5F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D55632C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A734D"/>
    <w:multiLevelType w:val="hybridMultilevel"/>
    <w:tmpl w:val="5B0C3A8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9A249A"/>
    <w:multiLevelType w:val="hybridMultilevel"/>
    <w:tmpl w:val="C0F89D44"/>
    <w:lvl w:ilvl="0" w:tplc="57107B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5"/>
  </w:num>
  <w:num w:numId="5">
    <w:abstractNumId w:val="4"/>
  </w:num>
  <w:num w:numId="6">
    <w:abstractNumId w:val="13"/>
  </w:num>
  <w:num w:numId="7">
    <w:abstractNumId w:val="10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8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fańska-Naporowska Milena">
    <w15:presenceInfo w15:providerId="None" w15:userId="Stefańska-Naporowska Mi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A8"/>
    <w:rsid w:val="00012399"/>
    <w:rsid w:val="001565E5"/>
    <w:rsid w:val="00191520"/>
    <w:rsid w:val="0019654B"/>
    <w:rsid w:val="001E47A8"/>
    <w:rsid w:val="002208F2"/>
    <w:rsid w:val="007B4485"/>
    <w:rsid w:val="00800BC2"/>
    <w:rsid w:val="0086381D"/>
    <w:rsid w:val="00934255"/>
    <w:rsid w:val="0096056A"/>
    <w:rsid w:val="00A11AF0"/>
    <w:rsid w:val="00A86BAA"/>
    <w:rsid w:val="00AF36F3"/>
    <w:rsid w:val="00B84F03"/>
    <w:rsid w:val="00BD3493"/>
    <w:rsid w:val="00C7146E"/>
    <w:rsid w:val="00D00456"/>
    <w:rsid w:val="00D2237C"/>
    <w:rsid w:val="00D62BE9"/>
    <w:rsid w:val="00DB404F"/>
    <w:rsid w:val="00E41ED9"/>
    <w:rsid w:val="00FC027D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7A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4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7A8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E47A8"/>
    <w:pPr>
      <w:ind w:left="720"/>
      <w:contextualSpacing/>
    </w:pPr>
  </w:style>
  <w:style w:type="table" w:styleId="Tabela-Siatka">
    <w:name w:val="Table Grid"/>
    <w:basedOn w:val="Standardowy"/>
    <w:uiPriority w:val="59"/>
    <w:rsid w:val="001E47A8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1E47A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4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7A8"/>
    <w:rPr>
      <w:rFonts w:eastAsiaTheme="minorEastAsia"/>
      <w:lang w:eastAsia="pl-PL"/>
    </w:rPr>
  </w:style>
  <w:style w:type="paragraph" w:customStyle="1" w:styleId="Default">
    <w:name w:val="Default"/>
    <w:rsid w:val="001E47A8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7A8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1E47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1E47A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47A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47A8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47A8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8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7A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4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7A8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E47A8"/>
    <w:pPr>
      <w:ind w:left="720"/>
      <w:contextualSpacing/>
    </w:pPr>
  </w:style>
  <w:style w:type="table" w:styleId="Tabela-Siatka">
    <w:name w:val="Table Grid"/>
    <w:basedOn w:val="Standardowy"/>
    <w:uiPriority w:val="59"/>
    <w:rsid w:val="001E47A8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1E47A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4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7A8"/>
    <w:rPr>
      <w:rFonts w:eastAsiaTheme="minorEastAsia"/>
      <w:lang w:eastAsia="pl-PL"/>
    </w:rPr>
  </w:style>
  <w:style w:type="paragraph" w:customStyle="1" w:styleId="Default">
    <w:name w:val="Default"/>
    <w:rsid w:val="001E47A8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7A8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1E47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1E47A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47A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47A8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47A8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8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8EBC1-3A76-4393-8D2F-35CE0135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1835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Magdalena Bogusz</cp:lastModifiedBy>
  <cp:revision>2</cp:revision>
  <dcterms:created xsi:type="dcterms:W3CDTF">2020-11-05T09:44:00Z</dcterms:created>
  <dcterms:modified xsi:type="dcterms:W3CDTF">2020-11-05T09:44:00Z</dcterms:modified>
</cp:coreProperties>
</file>